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69AF6577" w:rsidR="00192FEB" w:rsidRDefault="0013794D" w:rsidP="00192FEB">
      <w:pPr>
        <w:pStyle w:val="Documentnumber"/>
      </w:pPr>
      <w:r>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981612A" w:rsidR="00D74AE1" w:rsidRPr="004259CB" w:rsidRDefault="005A181A" w:rsidP="00E270C5">
      <w:pPr>
        <w:pStyle w:val="Documentname"/>
      </w:pPr>
      <w:r>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757F9E">
          <w:rPr>
            <w:webHidden/>
          </w:rPr>
          <w:t>3</w:t>
        </w:r>
        <w:r w:rsidR="00757F9E">
          <w:rPr>
            <w:webHidden/>
          </w:rPr>
          <w:fldChar w:fldCharType="end"/>
        </w:r>
      </w:hyperlink>
    </w:p>
    <w:p w14:paraId="5A57CA93" w14:textId="77777777" w:rsidR="00757F9E" w:rsidRDefault="00A52ED5">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757F9E">
          <w:rPr>
            <w:webHidden/>
          </w:rPr>
          <w:t>3</w:t>
        </w:r>
        <w:r w:rsidR="00757F9E">
          <w:rPr>
            <w:webHidden/>
          </w:rPr>
          <w:fldChar w:fldCharType="end"/>
        </w:r>
      </w:hyperlink>
    </w:p>
    <w:p w14:paraId="75034B08" w14:textId="77777777" w:rsidR="00757F9E" w:rsidRDefault="00A52ED5">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757F9E">
          <w:rPr>
            <w:webHidden/>
          </w:rPr>
          <w:t>3</w:t>
        </w:r>
        <w:r w:rsidR="00757F9E">
          <w:rPr>
            <w:webHidden/>
          </w:rPr>
          <w:fldChar w:fldCharType="end"/>
        </w:r>
      </w:hyperlink>
    </w:p>
    <w:p w14:paraId="1A6265BF" w14:textId="77777777" w:rsidR="00757F9E" w:rsidRDefault="00A52ED5">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757F9E">
          <w:rPr>
            <w:webHidden/>
          </w:rPr>
          <w:t>3</w:t>
        </w:r>
        <w:r w:rsidR="00757F9E">
          <w:rPr>
            <w:webHidden/>
          </w:rPr>
          <w:fldChar w:fldCharType="end"/>
        </w:r>
      </w:hyperlink>
    </w:p>
    <w:p w14:paraId="4BE62355" w14:textId="77777777" w:rsidR="00757F9E" w:rsidRDefault="00A52ED5">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757F9E">
          <w:rPr>
            <w:webHidden/>
          </w:rPr>
          <w:t>4</w:t>
        </w:r>
        <w:r w:rsidR="00757F9E">
          <w:rPr>
            <w:webHidden/>
          </w:rPr>
          <w:fldChar w:fldCharType="end"/>
        </w:r>
      </w:hyperlink>
    </w:p>
    <w:p w14:paraId="56E650A4" w14:textId="77777777" w:rsidR="00757F9E" w:rsidRDefault="00A52ED5">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757F9E">
          <w:rPr>
            <w:webHidden/>
          </w:rPr>
          <w:t>4</w:t>
        </w:r>
        <w:r w:rsidR="00757F9E">
          <w:rPr>
            <w:webHidden/>
          </w:rPr>
          <w:fldChar w:fldCharType="end"/>
        </w:r>
      </w:hyperlink>
    </w:p>
    <w:p w14:paraId="5CB07878" w14:textId="77777777" w:rsidR="00757F9E" w:rsidRDefault="00A52ED5">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757F9E">
          <w:rPr>
            <w:webHidden/>
          </w:rPr>
          <w:t>5</w:t>
        </w:r>
        <w:r w:rsidR="00757F9E">
          <w:rPr>
            <w:webHidden/>
          </w:rPr>
          <w:fldChar w:fldCharType="end"/>
        </w:r>
      </w:hyperlink>
    </w:p>
    <w:p w14:paraId="790A8C13" w14:textId="77777777" w:rsidR="00757F9E" w:rsidRDefault="00A52ED5">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757F9E">
          <w:rPr>
            <w:webHidden/>
          </w:rPr>
          <w:t>5</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4"/>
          <w:headerReference w:type="default" r:id="rId15"/>
          <w:footerReference w:type="default" r:id="rId16"/>
          <w:headerReference w:type="first" r:id="rId17"/>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0E311505" w14:textId="31E99D9F"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ins w:id="4" w:author="Wayne Quinn" w:date="2017-03-16T15:21:00Z">
        <w:r w:rsidR="008769C6" w:rsidRPr="008769C6">
          <w:rPr>
            <w:rFonts w:ascii="Tahoma" w:hAnsi="Tahoma" w:cs="Tahoma"/>
            <w:color w:val="000000"/>
            <w:sz w:val="20"/>
            <w:szCs w:val="20"/>
          </w:rPr>
          <w:t xml:space="preserve"> </w:t>
        </w:r>
        <w:r w:rsidR="008769C6" w:rsidRPr="008769C6">
          <w:rPr>
            <w:rFonts w:ascii="Tahoma" w:hAnsi="Tahoma" w:cs="Tahoma"/>
            <w:color w:val="000000"/>
            <w:sz w:val="20"/>
            <w:szCs w:val="20"/>
            <w:highlight w:val="yellow"/>
            <w:rPrChange w:id="5" w:author="Wayne Quinn" w:date="2017-03-16T15:22:00Z">
              <w:rPr>
                <w:rFonts w:ascii="Tahoma" w:hAnsi="Tahoma" w:cs="Tahoma"/>
                <w:color w:val="000000"/>
                <w:sz w:val="20"/>
                <w:szCs w:val="20"/>
              </w:rPr>
            </w:rPrChange>
          </w:rPr>
          <w:t>same comments as for previous.</w:t>
        </w:r>
      </w:ins>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6" w:name="_Toc464033444"/>
      <w:bookmarkStart w:id="7" w:name="_Toc464136439"/>
      <w:bookmarkStart w:id="8" w:name="_Toc464139605"/>
      <w:r w:rsidRPr="004259CB">
        <w:rPr>
          <w:caps w:val="0"/>
        </w:rPr>
        <w:t>PURPOSE</w:t>
      </w:r>
      <w:bookmarkEnd w:id="6"/>
      <w:bookmarkEnd w:id="7"/>
      <w:bookmarkEnd w:id="8"/>
    </w:p>
    <w:p w14:paraId="7D46D1E9" w14:textId="77777777" w:rsidR="004259CB" w:rsidRPr="004259CB" w:rsidRDefault="004259CB" w:rsidP="004259CB">
      <w:pPr>
        <w:pStyle w:val="Sparationtitre1"/>
        <w:rPr>
          <w:lang w:val="en-GB"/>
        </w:rPr>
      </w:pPr>
    </w:p>
    <w:p w14:paraId="20EFCAA9" w14:textId="77777777" w:rsidR="004259CB" w:rsidRPr="004259CB" w:rsidRDefault="004259CB" w:rsidP="004259CB">
      <w:pPr>
        <w:pStyle w:val="BodyText"/>
      </w:pPr>
      <w:r w:rsidRPr="004259CB">
        <w:t xml:space="preserve">The IALA Strategic Vision for the period 2014-2026, adopted by the General Assembly in 2014, had two Goals, the first of which is 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5C49E69A" w:rsidR="004259CB" w:rsidRPr="004259CB" w:rsidRDefault="004259CB" w:rsidP="004259CB">
      <w:pPr>
        <w:pStyle w:val="BodyText"/>
      </w:pPr>
      <w:r w:rsidRPr="004259CB">
        <w:t>IALA Standards are suitable for direct citation by States in the interest of an efficient and harmonised global network of aids to navigation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9" w:name="_Toc455587602"/>
      <w:bookmarkStart w:id="10" w:name="_Toc455589134"/>
      <w:bookmarkStart w:id="11" w:name="_Toc464033445"/>
      <w:bookmarkStart w:id="12" w:name="_Toc464136440"/>
      <w:bookmarkStart w:id="13" w:name="_Toc464139606"/>
      <w:bookmarkStart w:id="14" w:name="_Toc432687597"/>
      <w:bookmarkEnd w:id="9"/>
      <w:bookmarkEnd w:id="10"/>
      <w:r w:rsidRPr="004259CB">
        <w:rPr>
          <w:caps w:val="0"/>
        </w:rPr>
        <w:t>APPLICATION</w:t>
      </w:r>
      <w:bookmarkEnd w:id="11"/>
      <w:bookmarkEnd w:id="12"/>
      <w:bookmarkEnd w:id="13"/>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5" w:name="_Toc464033446"/>
      <w:bookmarkStart w:id="16" w:name="_Toc464136441"/>
      <w:bookmarkStart w:id="17" w:name="_Toc464139607"/>
      <w:r w:rsidRPr="004259CB">
        <w:rPr>
          <w:caps w:val="0"/>
        </w:rPr>
        <w:t>SCOPE</w:t>
      </w:r>
      <w:bookmarkEnd w:id="14"/>
      <w:bookmarkEnd w:id="15"/>
      <w:bookmarkEnd w:id="16"/>
      <w:bookmarkEnd w:id="17"/>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Normative provisions are those with which it is necessary to conform in order to claim compliance with the Standard.</w:t>
      </w:r>
    </w:p>
    <w:p w14:paraId="6BAC2A13" w14:textId="00212806" w:rsidR="004259CB" w:rsidRPr="004259CB" w:rsidRDefault="004259CB" w:rsidP="004259CB">
      <w:pPr>
        <w:pStyle w:val="BodyText"/>
      </w:pPr>
      <w:r w:rsidRPr="004259CB">
        <w:t>Informative provisions are those which specify additional desirable practices but with which it is not necessary to conform in order to claim compliance with the Standard.</w:t>
      </w:r>
    </w:p>
    <w:p w14:paraId="46D71A95" w14:textId="77777777" w:rsidR="004259CB" w:rsidRPr="004259CB" w:rsidRDefault="004259CB" w:rsidP="004259CB">
      <w:pPr>
        <w:pStyle w:val="BodyText"/>
      </w:pPr>
      <w:r w:rsidRPr="004259CB">
        <w:t>This Standard references Normative and Informative provisions, detailed in the listed IALA Recommendations, covering the following scope.</w:t>
      </w:r>
    </w:p>
    <w:p w14:paraId="0F6FCE55" w14:textId="77777777" w:rsidR="008769C6" w:rsidRPr="008769C6" w:rsidRDefault="005A181A" w:rsidP="008769C6">
      <w:pPr>
        <w:autoSpaceDE w:val="0"/>
        <w:autoSpaceDN w:val="0"/>
        <w:adjustRightInd w:val="0"/>
        <w:spacing w:line="240" w:lineRule="auto"/>
        <w:rPr>
          <w:ins w:id="18" w:author="Wayne Quinn" w:date="2017-03-16T15:22:00Z"/>
          <w:rFonts w:ascii="Tahoma" w:hAnsi="Tahoma" w:cs="Tahoma"/>
          <w:color w:val="000000"/>
          <w:sz w:val="20"/>
          <w:szCs w:val="20"/>
          <w:highlight w:val="yellow"/>
          <w:lang w:val="en-GB"/>
          <w:rPrChange w:id="19" w:author="Wayne Quinn" w:date="2017-03-16T15:22:00Z">
            <w:rPr>
              <w:ins w:id="20" w:author="Wayne Quinn" w:date="2017-03-16T15:22:00Z"/>
              <w:rFonts w:ascii="Tahoma" w:hAnsi="Tahoma" w:cs="Tahoma"/>
              <w:color w:val="000000"/>
              <w:sz w:val="20"/>
              <w:szCs w:val="20"/>
              <w:lang w:val="en-GB"/>
            </w:rPr>
          </w:rPrChange>
        </w:rPr>
      </w:pPr>
      <w:r>
        <w:t>Satellite systems for positioning and timing</w:t>
      </w:r>
      <w:ins w:id="21" w:author="Wayne Quinn" w:date="2017-03-16T15:22:00Z">
        <w:r w:rsidR="008769C6">
          <w:t xml:space="preserve"> </w:t>
        </w:r>
        <w:r w:rsidR="008769C6" w:rsidRPr="008769C6">
          <w:rPr>
            <w:rFonts w:ascii="Tahoma" w:hAnsi="Tahoma" w:cs="Tahoma"/>
            <w:color w:val="000000"/>
            <w:sz w:val="20"/>
            <w:szCs w:val="20"/>
            <w:highlight w:val="yellow"/>
            <w:lang w:val="en-GB"/>
            <w:rPrChange w:id="22" w:author="Wayne Quinn" w:date="2017-03-16T15:22:00Z">
              <w:rPr>
                <w:rFonts w:ascii="Tahoma" w:hAnsi="Tahoma" w:cs="Tahoma"/>
                <w:color w:val="000000"/>
                <w:sz w:val="20"/>
                <w:szCs w:val="20"/>
                <w:lang w:val="en-GB"/>
              </w:rPr>
            </w:rPrChange>
          </w:rPr>
          <w:t xml:space="preserve">reorder as per table, keep same labels </w:t>
        </w:r>
      </w:ins>
    </w:p>
    <w:p w14:paraId="4F4B556A" w14:textId="77777777" w:rsidR="008769C6" w:rsidRPr="008769C6" w:rsidRDefault="008769C6" w:rsidP="008769C6">
      <w:pPr>
        <w:autoSpaceDE w:val="0"/>
        <w:autoSpaceDN w:val="0"/>
        <w:adjustRightInd w:val="0"/>
        <w:spacing w:line="240" w:lineRule="auto"/>
        <w:rPr>
          <w:ins w:id="23" w:author="Wayne Quinn" w:date="2017-03-16T15:22:00Z"/>
          <w:rFonts w:ascii="Tahoma" w:hAnsi="Tahoma" w:cs="Tahoma"/>
          <w:color w:val="000000"/>
          <w:sz w:val="20"/>
          <w:szCs w:val="20"/>
          <w:highlight w:val="yellow"/>
          <w:lang w:val="en-GB"/>
          <w:rPrChange w:id="24" w:author="Wayne Quinn" w:date="2017-03-16T15:22:00Z">
            <w:rPr>
              <w:ins w:id="25" w:author="Wayne Quinn" w:date="2017-03-16T15:22:00Z"/>
              <w:rFonts w:ascii="Tahoma" w:hAnsi="Tahoma" w:cs="Tahoma"/>
              <w:color w:val="000000"/>
              <w:sz w:val="20"/>
              <w:szCs w:val="20"/>
              <w:lang w:val="en-GB"/>
            </w:rPr>
          </w:rPrChange>
        </w:rPr>
      </w:pPr>
      <w:ins w:id="26" w:author="Wayne Quinn" w:date="2017-03-16T15:22:00Z">
        <w:r w:rsidRPr="008769C6">
          <w:rPr>
            <w:rFonts w:ascii="Tahoma" w:hAnsi="Tahoma" w:cs="Tahoma"/>
            <w:color w:val="000000"/>
            <w:sz w:val="20"/>
            <w:szCs w:val="20"/>
            <w:highlight w:val="yellow"/>
            <w:lang w:val="en-GB"/>
            <w:rPrChange w:id="27" w:author="Wayne Quinn" w:date="2017-03-16T15:22:00Z">
              <w:rPr>
                <w:rFonts w:ascii="Tahoma" w:hAnsi="Tahoma" w:cs="Tahoma"/>
                <w:color w:val="000000"/>
                <w:sz w:val="20"/>
                <w:szCs w:val="20"/>
                <w:lang w:val="en-GB"/>
              </w:rPr>
            </w:rPrChange>
          </w:rPr>
          <w:t xml:space="preserve">noting the link between terrestrial support for augmentation of satellite, recommend only have 'systems for positioning and timing'  </w:t>
        </w:r>
      </w:ins>
    </w:p>
    <w:p w14:paraId="1818A8BD" w14:textId="77777777" w:rsidR="008769C6" w:rsidRPr="008769C6" w:rsidRDefault="008769C6" w:rsidP="008769C6">
      <w:pPr>
        <w:autoSpaceDE w:val="0"/>
        <w:autoSpaceDN w:val="0"/>
        <w:adjustRightInd w:val="0"/>
        <w:spacing w:line="240" w:lineRule="auto"/>
        <w:rPr>
          <w:ins w:id="28" w:author="Wayne Quinn" w:date="2017-03-16T15:22:00Z"/>
          <w:rFonts w:ascii="Tahoma" w:hAnsi="Tahoma" w:cs="Tahoma"/>
          <w:color w:val="000000"/>
          <w:sz w:val="20"/>
          <w:szCs w:val="20"/>
          <w:highlight w:val="yellow"/>
          <w:lang w:val="en-GB"/>
          <w:rPrChange w:id="29" w:author="Wayne Quinn" w:date="2017-03-16T15:22:00Z">
            <w:rPr>
              <w:ins w:id="30" w:author="Wayne Quinn" w:date="2017-03-16T15:22:00Z"/>
              <w:rFonts w:ascii="Tahoma" w:hAnsi="Tahoma" w:cs="Tahoma"/>
              <w:color w:val="000000"/>
              <w:sz w:val="20"/>
              <w:szCs w:val="20"/>
              <w:lang w:val="en-GB"/>
            </w:rPr>
          </w:rPrChange>
        </w:rPr>
      </w:pPr>
    </w:p>
    <w:p w14:paraId="050E1D5A" w14:textId="77777777" w:rsidR="008769C6" w:rsidRDefault="008769C6" w:rsidP="008769C6">
      <w:pPr>
        <w:autoSpaceDE w:val="0"/>
        <w:autoSpaceDN w:val="0"/>
        <w:adjustRightInd w:val="0"/>
        <w:spacing w:line="240" w:lineRule="auto"/>
        <w:rPr>
          <w:ins w:id="31" w:author="Wayne Quinn" w:date="2017-03-16T15:22:00Z"/>
          <w:rFonts w:ascii="Tahoma" w:hAnsi="Tahoma" w:cs="Tahoma"/>
          <w:sz w:val="20"/>
          <w:szCs w:val="20"/>
          <w:lang w:val="en-GB"/>
        </w:rPr>
      </w:pPr>
      <w:ins w:id="32" w:author="Wayne Quinn" w:date="2017-03-16T15:22:00Z">
        <w:r w:rsidRPr="008769C6">
          <w:rPr>
            <w:rFonts w:ascii="Tahoma" w:hAnsi="Tahoma" w:cs="Tahoma"/>
            <w:color w:val="000000"/>
            <w:sz w:val="20"/>
            <w:szCs w:val="20"/>
            <w:highlight w:val="yellow"/>
            <w:lang w:val="en-GB"/>
            <w:rPrChange w:id="33" w:author="Wayne Quinn" w:date="2017-03-16T15:22:00Z">
              <w:rPr>
                <w:rFonts w:ascii="Tahoma" w:hAnsi="Tahoma" w:cs="Tahoma"/>
                <w:color w:val="000000"/>
                <w:sz w:val="20"/>
                <w:szCs w:val="20"/>
                <w:lang w:val="en-GB"/>
              </w:rPr>
            </w:rPrChange>
          </w:rPr>
          <w:t>Include AIS references?? - AIS uses radio frequencies...  Also VDES??</w:t>
        </w:r>
        <w:r>
          <w:rPr>
            <w:rFonts w:ascii="Tahoma" w:hAnsi="Tahoma" w:cs="Tahoma"/>
            <w:color w:val="000000"/>
            <w:sz w:val="20"/>
            <w:szCs w:val="20"/>
            <w:lang w:val="en-GB"/>
          </w:rPr>
          <w:t xml:space="preserve"> </w:t>
        </w:r>
      </w:ins>
    </w:p>
    <w:p w14:paraId="2239D81C" w14:textId="6A509FD2" w:rsidR="00E77E7B" w:rsidRDefault="00E77E7B" w:rsidP="004259CB">
      <w:pPr>
        <w:pStyle w:val="Bullet1"/>
      </w:pPr>
    </w:p>
    <w:p w14:paraId="52DB7372" w14:textId="77777777" w:rsidR="008769C6" w:rsidRDefault="005A181A" w:rsidP="008769C6">
      <w:pPr>
        <w:autoSpaceDE w:val="0"/>
        <w:autoSpaceDN w:val="0"/>
        <w:adjustRightInd w:val="0"/>
        <w:spacing w:line="240" w:lineRule="auto"/>
        <w:rPr>
          <w:ins w:id="34" w:author="Wayne Quinn" w:date="2017-03-16T15:23:00Z"/>
          <w:rFonts w:ascii="Tahoma" w:hAnsi="Tahoma" w:cs="Tahoma"/>
          <w:sz w:val="20"/>
          <w:szCs w:val="20"/>
          <w:lang w:val="en-GB"/>
        </w:rPr>
      </w:pPr>
      <w:r>
        <w:t>Terrestrial systems for positioning and timing</w:t>
      </w:r>
      <w:ins w:id="35" w:author="Wayne Quinn" w:date="2017-03-16T15:23:00Z">
        <w:r w:rsidR="008769C6">
          <w:t xml:space="preserve"> </w:t>
        </w:r>
        <w:r w:rsidR="008769C6" w:rsidRPr="008769C6">
          <w:rPr>
            <w:rFonts w:ascii="Tahoma" w:hAnsi="Tahoma" w:cs="Tahoma"/>
            <w:color w:val="000000"/>
            <w:sz w:val="20"/>
            <w:szCs w:val="20"/>
            <w:highlight w:val="yellow"/>
            <w:lang w:val="en-GB"/>
            <w:rPrChange w:id="36" w:author="Wayne Quinn" w:date="2017-03-16T15:23:00Z">
              <w:rPr>
                <w:rFonts w:ascii="Tahoma" w:hAnsi="Tahoma" w:cs="Tahoma"/>
                <w:color w:val="000000"/>
                <w:sz w:val="20"/>
                <w:szCs w:val="20"/>
                <w:lang w:val="en-GB"/>
              </w:rPr>
            </w:rPrChange>
          </w:rPr>
          <w:t>DGNSS is a terrestrial system (augmentation ) for positioning and timing.</w:t>
        </w:r>
        <w:r w:rsidR="008769C6">
          <w:rPr>
            <w:rFonts w:ascii="Tahoma" w:hAnsi="Tahoma" w:cs="Tahoma"/>
            <w:color w:val="000000"/>
            <w:sz w:val="20"/>
            <w:szCs w:val="20"/>
            <w:lang w:val="en-GB"/>
          </w:rPr>
          <w:t xml:space="preserve"> </w:t>
        </w:r>
      </w:ins>
    </w:p>
    <w:p w14:paraId="7509B158" w14:textId="0988AC23" w:rsidR="005A181A" w:rsidRDefault="005A181A" w:rsidP="004259CB">
      <w:pPr>
        <w:pStyle w:val="Bullet1"/>
      </w:pPr>
    </w:p>
    <w:p w14:paraId="589965ED" w14:textId="7EED3F70" w:rsidR="005A181A" w:rsidRDefault="005A181A" w:rsidP="004259CB">
      <w:pPr>
        <w:pStyle w:val="Bullet1"/>
      </w:pPr>
      <w:r>
        <w:t>Racon and radar positioning</w:t>
      </w:r>
    </w:p>
    <w:p w14:paraId="624D3120" w14:textId="6009ADD8" w:rsidR="00D76501" w:rsidRPr="008769C6" w:rsidRDefault="00D76501" w:rsidP="004259CB">
      <w:pPr>
        <w:pStyle w:val="Bullet1"/>
        <w:rPr>
          <w:color w:val="FF0000"/>
          <w:highlight w:val="yellow"/>
          <w:rPrChange w:id="37" w:author="Wayne Quinn" w:date="2017-03-16T15:23:00Z">
            <w:rPr/>
          </w:rPrChange>
        </w:rPr>
      </w:pPr>
      <w:ins w:id="38" w:author="Wayne Quinn" w:date="2017-03-15T15:46:00Z">
        <w:r w:rsidRPr="008769C6">
          <w:rPr>
            <w:color w:val="FF0000"/>
            <w:highlight w:val="yellow"/>
            <w:rPrChange w:id="39" w:author="Wayne Quinn" w:date="2017-03-16T15:23:00Z">
              <w:rPr/>
            </w:rPrChange>
          </w:rPr>
          <w:t>In the list of areas covered by the standard, “Terrestrial position augmentation services (DGNSS)” is written.  This would not allow for SBAS to be included, so we suggest making this “Augmentation Services (DGNSS)”.   Also, the Standards scheme (below) includes reference to “Racon &amp; Radar” within the Terrestrial positioning and timing box and also as a box in its own – Mike Card is aware of this and I understand it’s been addressed, but we need to make sure the scope section of the Standard is consistent.</w:t>
        </w:r>
      </w:ins>
    </w:p>
    <w:p w14:paraId="5560D58C" w14:textId="052E74CC" w:rsidR="005A181A" w:rsidRPr="008769C6" w:rsidRDefault="005A181A">
      <w:pPr>
        <w:pStyle w:val="Bullet1"/>
        <w:numPr>
          <w:ilvl w:val="0"/>
          <w:numId w:val="0"/>
        </w:numPr>
        <w:ind w:left="425"/>
        <w:rPr>
          <w:rPrChange w:id="40" w:author="Wayne Quinn" w:date="2017-03-16T15:23:00Z">
            <w:rPr/>
          </w:rPrChange>
        </w:rPr>
        <w:pPrChange w:id="41" w:author="Wayne Quinn" w:date="2017-03-15T15:47:00Z">
          <w:pPr>
            <w:pStyle w:val="Bullet1"/>
          </w:pPr>
        </w:pPrChange>
      </w:pPr>
      <w:r w:rsidRPr="008769C6">
        <w:rPr>
          <w:color w:val="FF0000"/>
          <w:highlight w:val="yellow"/>
          <w:rPrChange w:id="42" w:author="Wayne Quinn" w:date="2017-03-16T15:23:00Z">
            <w:rPr/>
          </w:rPrChange>
        </w:rPr>
        <w:t>Terrestrial positioning augmentation services (DGNSS)</w:t>
      </w:r>
      <w:ins w:id="43" w:author="Wayne Quinn" w:date="2017-03-15T15:46:00Z">
        <w:r w:rsidR="00D76501" w:rsidRPr="008769C6">
          <w:rPr>
            <w:highlight w:val="yellow"/>
            <w:rPrChange w:id="44" w:author="Wayne Quinn" w:date="2017-03-16T15:23:00Z">
              <w:rPr/>
            </w:rPrChange>
          </w:rPr>
          <w:t xml:space="preserve"> </w:t>
        </w:r>
        <w:r w:rsidR="00D76501" w:rsidRPr="008769C6">
          <w:rPr>
            <w:color w:val="FF0000"/>
            <w:highlight w:val="yellow"/>
            <w:rPrChange w:id="45" w:author="Wayne Quinn" w:date="2017-03-16T15:23:00Z">
              <w:rPr/>
            </w:rPrChange>
          </w:rPr>
          <w:t>within the Terrestrial positioning and timing box and also as a box in its own – Mike Card is aware of this and I understand it’s been addressed, but we need to make sure the scope section of the Standard is consistent</w:t>
        </w:r>
        <w:r w:rsidR="00D76501" w:rsidRPr="008769C6">
          <w:rPr>
            <w:highlight w:val="yellow"/>
            <w:rPrChange w:id="46" w:author="Wayne Quinn" w:date="2017-03-16T15:23:00Z">
              <w:rPr/>
            </w:rPrChange>
          </w:rPr>
          <w:t>.</w:t>
        </w:r>
      </w:ins>
    </w:p>
    <w:p w14:paraId="26337B12" w14:textId="2C89075D" w:rsidR="004259CB" w:rsidRPr="004259CB" w:rsidRDefault="004259CB" w:rsidP="004259CB">
      <w:pPr>
        <w:pStyle w:val="Heading1"/>
        <w:tabs>
          <w:tab w:val="clear" w:pos="0"/>
        </w:tabs>
        <w:spacing w:before="0"/>
        <w:ind w:left="0" w:firstLine="0"/>
        <w:rPr>
          <w:caps w:val="0"/>
        </w:rPr>
      </w:pPr>
      <w:bookmarkStart w:id="47" w:name="_Toc455587604"/>
      <w:bookmarkStart w:id="48" w:name="_Toc455589136"/>
      <w:bookmarkStart w:id="49" w:name="_Toc432687599"/>
      <w:bookmarkStart w:id="50" w:name="_Toc464033447"/>
      <w:bookmarkStart w:id="51" w:name="_Toc464136442"/>
      <w:bookmarkStart w:id="52" w:name="_Toc464139608"/>
      <w:bookmarkEnd w:id="47"/>
      <w:bookmarkEnd w:id="48"/>
      <w:r w:rsidRPr="004259CB">
        <w:rPr>
          <w:caps w:val="0"/>
        </w:rPr>
        <w:t>REFERENCED DOCUMENT</w:t>
      </w:r>
      <w:r w:rsidR="00757F9E" w:rsidRPr="004259CB">
        <w:rPr>
          <w:caps w:val="0"/>
        </w:rPr>
        <w:t>S</w:t>
      </w:r>
      <w:bookmarkEnd w:id="49"/>
      <w:bookmarkEnd w:id="50"/>
      <w:bookmarkEnd w:id="51"/>
      <w:bookmarkEnd w:id="5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3DAD94A0" w14:textId="77777777" w:rsidR="00A01FC7" w:rsidRPr="004259CB" w:rsidRDefault="00A01FC7" w:rsidP="00A01FC7">
      <w:pPr>
        <w:pStyle w:val="BodyText"/>
      </w:pPr>
      <w:bookmarkStart w:id="53" w:name="_Toc455589139"/>
      <w:bookmarkEnd w:id="53"/>
      <w:r w:rsidRPr="004259CB">
        <w:t xml:space="preserve">In this Standard the word ‘shall’ is used to </w:t>
      </w:r>
      <w:r>
        <w:t>indicate</w:t>
      </w:r>
      <w:r w:rsidRPr="004259CB">
        <w:t xml:space="preserve"> that a provision is Normative and so is to be followed in order to comply with the standard.  The word ‘should’ introduces Informative provisions.</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r w:rsidRPr="004259CB">
        <w:rPr>
          <w:b/>
          <w:lang w:val="en-GB"/>
        </w:rPr>
        <w:t>Normative</w:t>
      </w:r>
      <w:r w:rsidRPr="004259CB">
        <w:rPr>
          <w:lang w:val="en-GB"/>
        </w:rPr>
        <w:t xml:space="preserve"> provisions, and </w:t>
      </w:r>
      <w:r w:rsidRPr="00A01FC7">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0C5F35C5" w14:textId="77777777" w:rsidTr="004259CB">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5A181A" w:rsidRPr="004259CB" w14:paraId="205219FA" w14:textId="77777777" w:rsidTr="004259CB">
        <w:trPr>
          <w:jc w:val="center"/>
        </w:trPr>
        <w:tc>
          <w:tcPr>
            <w:tcW w:w="2526" w:type="dxa"/>
          </w:tcPr>
          <w:p w14:paraId="200E7977" w14:textId="7C5E89A9" w:rsidR="005A181A" w:rsidRPr="00085375" w:rsidRDefault="005A181A" w:rsidP="00BA0EEF">
            <w:pPr>
              <w:spacing w:before="120" w:after="120"/>
              <w:rPr>
                <w:b/>
                <w:sz w:val="22"/>
                <w:lang w:val="en-GB"/>
              </w:rPr>
            </w:pPr>
            <w:r w:rsidRPr="005A181A">
              <w:rPr>
                <w:b/>
                <w:sz w:val="22"/>
                <w:lang w:val="en-GB"/>
              </w:rPr>
              <w:t>Racon and radar positioning</w:t>
            </w:r>
          </w:p>
        </w:tc>
        <w:tc>
          <w:tcPr>
            <w:tcW w:w="984" w:type="dxa"/>
          </w:tcPr>
          <w:p w14:paraId="6656869F" w14:textId="68822F95" w:rsidR="005A181A" w:rsidRDefault="005A181A" w:rsidP="00BA0EEF">
            <w:pPr>
              <w:spacing w:before="120" w:after="120"/>
              <w:rPr>
                <w:sz w:val="22"/>
                <w:lang w:val="en-GB"/>
              </w:rPr>
            </w:pPr>
            <w:r>
              <w:rPr>
                <w:sz w:val="22"/>
                <w:lang w:val="en-GB"/>
              </w:rPr>
              <w:t>R-101</w:t>
            </w:r>
          </w:p>
        </w:tc>
        <w:tc>
          <w:tcPr>
            <w:tcW w:w="6237" w:type="dxa"/>
          </w:tcPr>
          <w:p w14:paraId="20776B0A" w14:textId="575BB0DB" w:rsidR="005A181A" w:rsidRPr="00085375" w:rsidRDefault="005A181A" w:rsidP="00BA0EEF">
            <w:pPr>
              <w:spacing w:before="120" w:after="120"/>
              <w:rPr>
                <w:sz w:val="22"/>
                <w:lang w:val="en-GB"/>
              </w:rPr>
            </w:pPr>
            <w:r w:rsidRPr="005A181A">
              <w:rPr>
                <w:sz w:val="22"/>
                <w:lang w:val="en-GB"/>
              </w:rPr>
              <w:t>Marine Radar Beacons (racons)</w:t>
            </w:r>
          </w:p>
        </w:tc>
      </w:tr>
      <w:tr w:rsidR="005A181A" w:rsidRPr="004259CB" w14:paraId="27B03AA1" w14:textId="77777777" w:rsidTr="004259CB">
        <w:trPr>
          <w:jc w:val="center"/>
        </w:trPr>
        <w:tc>
          <w:tcPr>
            <w:tcW w:w="2526" w:type="dxa"/>
            <w:vMerge w:val="restart"/>
          </w:tcPr>
          <w:p w14:paraId="3216B14E" w14:textId="53EE47CC" w:rsidR="005A181A" w:rsidRPr="00085375" w:rsidRDefault="005A181A" w:rsidP="00BA0EEF">
            <w:pPr>
              <w:spacing w:before="120" w:after="120"/>
              <w:rPr>
                <w:b/>
                <w:sz w:val="22"/>
                <w:lang w:val="en-GB"/>
              </w:rPr>
            </w:pPr>
            <w:r w:rsidRPr="005A181A">
              <w:rPr>
                <w:b/>
                <w:sz w:val="22"/>
                <w:lang w:val="en-GB"/>
              </w:rPr>
              <w:t>Terrestrial augmentation services (DGNSS)</w:t>
            </w:r>
          </w:p>
        </w:tc>
        <w:tc>
          <w:tcPr>
            <w:tcW w:w="984" w:type="dxa"/>
          </w:tcPr>
          <w:p w14:paraId="2B9CBA1B" w14:textId="77453A3E" w:rsidR="005A181A" w:rsidRDefault="005A181A" w:rsidP="00BA0EEF">
            <w:pPr>
              <w:spacing w:before="120" w:after="120"/>
              <w:rPr>
                <w:sz w:val="22"/>
                <w:lang w:val="en-GB"/>
              </w:rPr>
            </w:pPr>
            <w:r>
              <w:rPr>
                <w:sz w:val="22"/>
                <w:lang w:val="en-GB"/>
              </w:rPr>
              <w:t>R-115</w:t>
            </w:r>
          </w:p>
        </w:tc>
        <w:tc>
          <w:tcPr>
            <w:tcW w:w="6237" w:type="dxa"/>
          </w:tcPr>
          <w:p w14:paraId="369C5D33" w14:textId="55B10CAE" w:rsidR="005A181A" w:rsidRPr="00085375" w:rsidRDefault="005A181A" w:rsidP="00BA0EEF">
            <w:pPr>
              <w:spacing w:before="120" w:after="120"/>
              <w:rPr>
                <w:sz w:val="22"/>
                <w:lang w:val="en-GB"/>
              </w:rPr>
            </w:pPr>
            <w:r w:rsidRPr="005A181A">
              <w:rPr>
                <w:sz w:val="22"/>
                <w:lang w:val="en-GB"/>
              </w:rPr>
              <w:t>The Provision Of Maritime Radionavigation Services In The Frequency Band 283.5-315 kHz In Region 1 and 285-325 kHz In Region 2 And 3</w:t>
            </w:r>
          </w:p>
        </w:tc>
      </w:tr>
      <w:tr w:rsidR="005A181A" w:rsidRPr="004259CB" w14:paraId="77E65FB5" w14:textId="77777777" w:rsidTr="004259CB">
        <w:trPr>
          <w:jc w:val="center"/>
        </w:trPr>
        <w:tc>
          <w:tcPr>
            <w:tcW w:w="2526" w:type="dxa"/>
            <w:vMerge/>
          </w:tcPr>
          <w:p w14:paraId="2EC608CF" w14:textId="77777777" w:rsidR="005A181A" w:rsidRPr="00085375" w:rsidRDefault="005A181A" w:rsidP="00BA0EEF">
            <w:pPr>
              <w:spacing w:before="120" w:after="120"/>
              <w:rPr>
                <w:b/>
                <w:sz w:val="22"/>
                <w:lang w:val="en-GB"/>
              </w:rPr>
            </w:pPr>
          </w:p>
        </w:tc>
        <w:tc>
          <w:tcPr>
            <w:tcW w:w="984" w:type="dxa"/>
          </w:tcPr>
          <w:p w14:paraId="7E4CAA43" w14:textId="04405797" w:rsidR="005A181A" w:rsidRDefault="005A181A" w:rsidP="00BA0EEF">
            <w:pPr>
              <w:spacing w:before="120" w:after="120"/>
              <w:rPr>
                <w:sz w:val="22"/>
                <w:lang w:val="en-GB"/>
              </w:rPr>
            </w:pPr>
            <w:r>
              <w:rPr>
                <w:sz w:val="22"/>
                <w:lang w:val="en-GB"/>
              </w:rPr>
              <w:t>R-121</w:t>
            </w:r>
          </w:p>
        </w:tc>
        <w:tc>
          <w:tcPr>
            <w:tcW w:w="6237" w:type="dxa"/>
          </w:tcPr>
          <w:p w14:paraId="5E2CCDF7" w14:textId="48604E44" w:rsidR="005A181A" w:rsidRPr="00085375" w:rsidRDefault="005A181A" w:rsidP="00BA0EEF">
            <w:pPr>
              <w:spacing w:before="120" w:after="120"/>
              <w:rPr>
                <w:sz w:val="22"/>
                <w:lang w:val="en-GB"/>
              </w:rPr>
            </w:pPr>
            <w:r w:rsidRPr="005A181A">
              <w:rPr>
                <w:sz w:val="22"/>
                <w:lang w:val="en-GB"/>
              </w:rPr>
              <w:t>The Performance and Monitoring of DGNSS Services in the Frequency Band 283.5 - 325 kHz</w:t>
            </w:r>
          </w:p>
        </w:tc>
      </w:tr>
    </w:tbl>
    <w:p w14:paraId="05EE7EB0" w14:textId="77777777" w:rsidR="004259CB" w:rsidRPr="004259CB" w:rsidRDefault="004259CB" w:rsidP="004259CB">
      <w:pPr>
        <w:rPr>
          <w:lang w:val="en-GB"/>
        </w:rPr>
      </w:pPr>
      <w:bookmarkStart w:id="54" w:name="_Toc432687601"/>
      <w:bookmarkEnd w:id="54"/>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A01FC7">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32397F63" w14:textId="77777777" w:rsidTr="004259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5A181A" w:rsidRPr="004259CB" w14:paraId="65B866AA" w14:textId="77777777" w:rsidTr="004259CB">
        <w:trPr>
          <w:jc w:val="center"/>
        </w:trPr>
        <w:tc>
          <w:tcPr>
            <w:tcW w:w="2526" w:type="dxa"/>
          </w:tcPr>
          <w:p w14:paraId="5B2074F4" w14:textId="7E6061EA" w:rsidR="005A181A" w:rsidRDefault="005A181A" w:rsidP="00BA0EEF">
            <w:pPr>
              <w:spacing w:before="120" w:after="120"/>
              <w:rPr>
                <w:b/>
                <w:sz w:val="22"/>
                <w:lang w:val="en-GB"/>
              </w:rPr>
            </w:pPr>
            <w:r w:rsidRPr="005A181A">
              <w:rPr>
                <w:b/>
                <w:sz w:val="22"/>
                <w:lang w:val="en-GB"/>
              </w:rPr>
              <w:t>Racon and radar positioning</w:t>
            </w:r>
          </w:p>
        </w:tc>
        <w:tc>
          <w:tcPr>
            <w:tcW w:w="984" w:type="dxa"/>
          </w:tcPr>
          <w:p w14:paraId="07338E55" w14:textId="5299491D" w:rsidR="005A181A" w:rsidRDefault="005A181A" w:rsidP="00BA0EEF">
            <w:pPr>
              <w:spacing w:before="120" w:after="120"/>
              <w:rPr>
                <w:sz w:val="22"/>
                <w:lang w:val="en-GB"/>
              </w:rPr>
            </w:pPr>
            <w:r>
              <w:rPr>
                <w:sz w:val="22"/>
                <w:lang w:val="en-GB"/>
              </w:rPr>
              <w:t>e-NAV 146</w:t>
            </w:r>
          </w:p>
        </w:tc>
        <w:tc>
          <w:tcPr>
            <w:tcW w:w="6237" w:type="dxa"/>
          </w:tcPr>
          <w:p w14:paraId="5FE8169D" w14:textId="021E8934" w:rsidR="005A181A" w:rsidRPr="00085375" w:rsidRDefault="005A181A" w:rsidP="00BA0EEF">
            <w:pPr>
              <w:spacing w:before="120" w:after="120"/>
              <w:rPr>
                <w:sz w:val="22"/>
                <w:lang w:val="en-GB"/>
              </w:rPr>
            </w:pPr>
            <w:r w:rsidRPr="005A181A">
              <w:rPr>
                <w:sz w:val="22"/>
                <w:lang w:val="en-GB"/>
              </w:rPr>
              <w:t>Strategy for Maintaining Racon Service Capability</w:t>
            </w:r>
          </w:p>
        </w:tc>
      </w:tr>
      <w:tr w:rsidR="005A181A" w:rsidRPr="004259CB" w14:paraId="6C562D26" w14:textId="77777777" w:rsidTr="004259CB">
        <w:trPr>
          <w:jc w:val="center"/>
        </w:trPr>
        <w:tc>
          <w:tcPr>
            <w:tcW w:w="2526" w:type="dxa"/>
          </w:tcPr>
          <w:p w14:paraId="576041D1" w14:textId="7AA235F2" w:rsidR="005A181A" w:rsidRDefault="005A181A" w:rsidP="00BA0EEF">
            <w:pPr>
              <w:spacing w:before="120" w:after="120"/>
              <w:rPr>
                <w:b/>
                <w:sz w:val="22"/>
                <w:lang w:val="en-GB"/>
              </w:rPr>
            </w:pPr>
            <w:r w:rsidRPr="005A181A">
              <w:rPr>
                <w:b/>
                <w:sz w:val="22"/>
                <w:lang w:val="en-GB"/>
              </w:rPr>
              <w:t>Terrestrial augmentation services (DGNSS)</w:t>
            </w:r>
          </w:p>
        </w:tc>
        <w:tc>
          <w:tcPr>
            <w:tcW w:w="984" w:type="dxa"/>
          </w:tcPr>
          <w:p w14:paraId="22C9E28B" w14:textId="3BFC7276" w:rsidR="005A181A" w:rsidRDefault="005A181A" w:rsidP="00BA0EEF">
            <w:pPr>
              <w:spacing w:before="120" w:after="120"/>
              <w:rPr>
                <w:sz w:val="22"/>
                <w:lang w:val="en-GB"/>
              </w:rPr>
            </w:pPr>
            <w:r>
              <w:rPr>
                <w:sz w:val="22"/>
                <w:lang w:val="en-GB"/>
              </w:rPr>
              <w:t>R-129</w:t>
            </w:r>
          </w:p>
        </w:tc>
        <w:tc>
          <w:tcPr>
            <w:tcW w:w="6237" w:type="dxa"/>
          </w:tcPr>
          <w:p w14:paraId="3604AC63" w14:textId="571207E3" w:rsidR="005A181A" w:rsidRPr="00085375" w:rsidRDefault="005A181A" w:rsidP="00BA0EEF">
            <w:pPr>
              <w:spacing w:before="120" w:after="120"/>
              <w:rPr>
                <w:sz w:val="22"/>
                <w:lang w:val="en-GB"/>
              </w:rPr>
            </w:pPr>
            <w:r w:rsidRPr="005A181A">
              <w:rPr>
                <w:sz w:val="22"/>
                <w:lang w:val="en-GB"/>
              </w:rPr>
              <w:t>GNSS Vulnerability and Mitigation Measures</w:t>
            </w:r>
          </w:p>
        </w:tc>
      </w:tr>
      <w:tr w:rsidR="005A181A" w:rsidRPr="004259CB" w14:paraId="665D1884" w14:textId="77777777" w:rsidTr="004259CB">
        <w:trPr>
          <w:jc w:val="center"/>
        </w:trPr>
        <w:tc>
          <w:tcPr>
            <w:tcW w:w="2526" w:type="dxa"/>
          </w:tcPr>
          <w:p w14:paraId="0798E088" w14:textId="77777777" w:rsidR="008769C6" w:rsidRPr="008769C6" w:rsidRDefault="008769C6" w:rsidP="008769C6">
            <w:pPr>
              <w:autoSpaceDE w:val="0"/>
              <w:autoSpaceDN w:val="0"/>
              <w:adjustRightInd w:val="0"/>
              <w:spacing w:line="240" w:lineRule="auto"/>
              <w:rPr>
                <w:ins w:id="55" w:author="Wayne Quinn" w:date="2017-03-16T15:24:00Z"/>
                <w:rFonts w:ascii="Tahoma" w:hAnsi="Tahoma" w:cs="Tahoma"/>
                <w:color w:val="000000"/>
                <w:sz w:val="20"/>
                <w:szCs w:val="20"/>
                <w:highlight w:val="yellow"/>
                <w:lang w:val="en-GB"/>
                <w:rPrChange w:id="56" w:author="Wayne Quinn" w:date="2017-03-16T15:24:00Z">
                  <w:rPr>
                    <w:ins w:id="57" w:author="Wayne Quinn" w:date="2017-03-16T15:24:00Z"/>
                    <w:rFonts w:ascii="Tahoma" w:hAnsi="Tahoma" w:cs="Tahoma"/>
                    <w:color w:val="000000"/>
                    <w:sz w:val="20"/>
                    <w:szCs w:val="20"/>
                    <w:lang w:val="en-GB"/>
                  </w:rPr>
                </w:rPrChange>
              </w:rPr>
            </w:pPr>
            <w:ins w:id="58" w:author="Wayne Quinn" w:date="2017-03-16T15:24:00Z">
              <w:r w:rsidRPr="008769C6">
                <w:rPr>
                  <w:rFonts w:ascii="Tahoma" w:hAnsi="Tahoma" w:cs="Tahoma"/>
                  <w:color w:val="000000"/>
                  <w:sz w:val="20"/>
                  <w:szCs w:val="20"/>
                  <w:highlight w:val="yellow"/>
                  <w:lang w:val="en-GB"/>
                  <w:rPrChange w:id="59" w:author="Wayne Quinn" w:date="2017-03-16T15:24:00Z">
                    <w:rPr>
                      <w:rFonts w:ascii="Tahoma" w:hAnsi="Tahoma" w:cs="Tahoma"/>
                      <w:color w:val="000000"/>
                      <w:sz w:val="20"/>
                      <w:szCs w:val="20"/>
                      <w:lang w:val="en-GB"/>
                    </w:rPr>
                  </w:rPrChange>
                </w:rPr>
                <w:t xml:space="preserve">scope text not included </w:t>
              </w:r>
            </w:ins>
          </w:p>
          <w:p w14:paraId="0EEA6B25" w14:textId="77777777" w:rsidR="008769C6" w:rsidRPr="008769C6" w:rsidRDefault="008769C6" w:rsidP="008769C6">
            <w:pPr>
              <w:autoSpaceDE w:val="0"/>
              <w:autoSpaceDN w:val="0"/>
              <w:adjustRightInd w:val="0"/>
              <w:spacing w:line="240" w:lineRule="auto"/>
              <w:rPr>
                <w:ins w:id="60" w:author="Wayne Quinn" w:date="2017-03-16T15:24:00Z"/>
                <w:rFonts w:ascii="Tahoma" w:hAnsi="Tahoma" w:cs="Tahoma"/>
                <w:color w:val="000000"/>
                <w:sz w:val="20"/>
                <w:szCs w:val="20"/>
                <w:highlight w:val="yellow"/>
                <w:lang w:val="en-GB"/>
                <w:rPrChange w:id="61" w:author="Wayne Quinn" w:date="2017-03-16T15:24:00Z">
                  <w:rPr>
                    <w:ins w:id="62" w:author="Wayne Quinn" w:date="2017-03-16T15:24:00Z"/>
                    <w:rFonts w:ascii="Tahoma" w:hAnsi="Tahoma" w:cs="Tahoma"/>
                    <w:color w:val="000000"/>
                    <w:sz w:val="20"/>
                    <w:szCs w:val="20"/>
                    <w:lang w:val="en-GB"/>
                  </w:rPr>
                </w:rPrChange>
              </w:rPr>
            </w:pPr>
            <w:ins w:id="63" w:author="Wayne Quinn" w:date="2017-03-16T15:24:00Z">
              <w:r w:rsidRPr="008769C6">
                <w:rPr>
                  <w:rFonts w:ascii="Tahoma" w:hAnsi="Tahoma" w:cs="Tahoma"/>
                  <w:color w:val="000000"/>
                  <w:sz w:val="20"/>
                  <w:szCs w:val="20"/>
                  <w:highlight w:val="yellow"/>
                  <w:lang w:val="en-GB"/>
                  <w:rPrChange w:id="64" w:author="Wayne Quinn" w:date="2017-03-16T15:24:00Z">
                    <w:rPr>
                      <w:rFonts w:ascii="Tahoma" w:hAnsi="Tahoma" w:cs="Tahoma"/>
                      <w:color w:val="000000"/>
                      <w:sz w:val="20"/>
                      <w:szCs w:val="20"/>
                      <w:lang w:val="en-GB"/>
                    </w:rPr>
                  </w:rPrChange>
                </w:rPr>
                <w:t xml:space="preserve">Move DGNSS to terrestrial </w:t>
              </w:r>
            </w:ins>
          </w:p>
          <w:p w14:paraId="521D2496" w14:textId="77777777" w:rsidR="008769C6" w:rsidRDefault="008769C6" w:rsidP="008769C6">
            <w:pPr>
              <w:autoSpaceDE w:val="0"/>
              <w:autoSpaceDN w:val="0"/>
              <w:adjustRightInd w:val="0"/>
              <w:spacing w:line="240" w:lineRule="auto"/>
              <w:rPr>
                <w:ins w:id="65" w:author="Wayne Quinn" w:date="2017-03-16T15:24:00Z"/>
                <w:rFonts w:ascii="Tahoma" w:hAnsi="Tahoma" w:cs="Tahoma"/>
                <w:sz w:val="20"/>
                <w:szCs w:val="20"/>
                <w:lang w:val="en-GB"/>
              </w:rPr>
            </w:pPr>
            <w:ins w:id="66" w:author="Wayne Quinn" w:date="2017-03-16T15:24:00Z">
              <w:r w:rsidRPr="008769C6">
                <w:rPr>
                  <w:rFonts w:ascii="Tahoma" w:hAnsi="Tahoma" w:cs="Tahoma"/>
                  <w:color w:val="000000"/>
                  <w:sz w:val="20"/>
                  <w:szCs w:val="20"/>
                  <w:highlight w:val="yellow"/>
                  <w:lang w:val="en-GB"/>
                  <w:rPrChange w:id="67" w:author="Wayne Quinn" w:date="2017-03-16T15:24:00Z">
                    <w:rPr>
                      <w:rFonts w:ascii="Tahoma" w:hAnsi="Tahoma" w:cs="Tahoma"/>
                      <w:color w:val="000000"/>
                      <w:sz w:val="20"/>
                      <w:szCs w:val="20"/>
                      <w:lang w:val="en-GB"/>
                    </w:rPr>
                  </w:rPrChange>
                </w:rPr>
                <w:t>No satellite in the scope</w:t>
              </w:r>
              <w:r>
                <w:rPr>
                  <w:rFonts w:ascii="Tahoma" w:hAnsi="Tahoma" w:cs="Tahoma"/>
                  <w:color w:val="000000"/>
                  <w:sz w:val="20"/>
                  <w:szCs w:val="20"/>
                  <w:lang w:val="en-GB"/>
                </w:rPr>
                <w:t xml:space="preserve"> </w:t>
              </w:r>
            </w:ins>
          </w:p>
          <w:p w14:paraId="410F0D2E" w14:textId="77777777" w:rsidR="005A181A" w:rsidRDefault="005A181A" w:rsidP="00BA0EEF">
            <w:pPr>
              <w:spacing w:before="120" w:after="120"/>
              <w:rPr>
                <w:b/>
                <w:sz w:val="22"/>
                <w:lang w:val="en-GB"/>
              </w:rPr>
            </w:pPr>
          </w:p>
        </w:tc>
        <w:tc>
          <w:tcPr>
            <w:tcW w:w="984" w:type="dxa"/>
          </w:tcPr>
          <w:p w14:paraId="797979A5" w14:textId="69C5821A" w:rsidR="005A181A" w:rsidRDefault="005A181A" w:rsidP="00BA0EEF">
            <w:pPr>
              <w:spacing w:before="120" w:after="120"/>
              <w:rPr>
                <w:sz w:val="22"/>
                <w:lang w:val="en-GB"/>
              </w:rPr>
            </w:pPr>
            <w:r>
              <w:rPr>
                <w:sz w:val="22"/>
                <w:lang w:val="en-GB"/>
              </w:rPr>
              <w:t>R-135</w:t>
            </w:r>
          </w:p>
        </w:tc>
        <w:tc>
          <w:tcPr>
            <w:tcW w:w="6237" w:type="dxa"/>
          </w:tcPr>
          <w:p w14:paraId="443CAA46" w14:textId="591D1C33" w:rsidR="005A181A" w:rsidRPr="00085375" w:rsidRDefault="005A181A" w:rsidP="00BA0EEF">
            <w:pPr>
              <w:spacing w:before="120" w:after="120"/>
              <w:rPr>
                <w:sz w:val="22"/>
                <w:lang w:val="en-GB"/>
              </w:rPr>
            </w:pPr>
            <w:r>
              <w:rPr>
                <w:sz w:val="22"/>
                <w:lang w:val="en-GB"/>
              </w:rPr>
              <w:t>The Future of DGNSS</w:t>
            </w:r>
          </w:p>
        </w:tc>
      </w:tr>
    </w:tbl>
    <w:p w14:paraId="1AA137AB" w14:textId="77777777" w:rsidR="004259CB" w:rsidRDefault="004259CB" w:rsidP="004259CB">
      <w:pPr>
        <w:rPr>
          <w:ins w:id="68" w:author="Wayne Quinn" w:date="2017-03-15T15:48:00Z"/>
          <w:lang w:val="en-GB"/>
        </w:rPr>
      </w:pPr>
    </w:p>
    <w:p w14:paraId="624363E4" w14:textId="77777777" w:rsidR="00D76501" w:rsidRDefault="00D76501" w:rsidP="004259CB">
      <w:pPr>
        <w:rPr>
          <w:ins w:id="69" w:author="Wayne Quinn" w:date="2017-03-15T15:48:00Z"/>
          <w:lang w:val="en-GB"/>
        </w:rPr>
      </w:pPr>
    </w:p>
    <w:p w14:paraId="7FF5AC1E" w14:textId="37BAD1CD" w:rsidR="00D76501" w:rsidRPr="008769C6" w:rsidRDefault="00D76501" w:rsidP="004259CB">
      <w:pPr>
        <w:rPr>
          <w:ins w:id="70" w:author="Wayne Quinn" w:date="2017-03-15T15:48:00Z"/>
          <w:color w:val="000000" w:themeColor="text1"/>
          <w:highlight w:val="yellow"/>
          <w:rPrChange w:id="71" w:author="Wayne Quinn" w:date="2017-03-16T15:26:00Z">
            <w:rPr>
              <w:ins w:id="72" w:author="Wayne Quinn" w:date="2017-03-15T15:48:00Z"/>
              <w:color w:val="FF0000"/>
            </w:rPr>
          </w:rPrChange>
        </w:rPr>
      </w:pPr>
      <w:ins w:id="73" w:author="Wayne Quinn" w:date="2017-03-15T15:48:00Z">
        <w:r w:rsidRPr="008769C6">
          <w:rPr>
            <w:color w:val="000000" w:themeColor="text1"/>
            <w:highlight w:val="yellow"/>
            <w:rPrChange w:id="74" w:author="Wayne Quinn" w:date="2017-03-16T15:26:00Z">
              <w:rPr/>
            </w:rPrChange>
          </w:rPr>
          <w:lastRenderedPageBreak/>
          <w:t>The new Recommendation on  “DGNSS service provision, upgrades and future uses” (R-150) should be referenced in place of R-115 which will be retired in due course.</w:t>
        </w:r>
      </w:ins>
    </w:p>
    <w:p w14:paraId="150F7413" w14:textId="77777777" w:rsidR="00D76501" w:rsidRPr="008769C6" w:rsidRDefault="00D76501" w:rsidP="004259CB">
      <w:pPr>
        <w:rPr>
          <w:ins w:id="75" w:author="Wayne Quinn" w:date="2017-03-15T15:48:00Z"/>
          <w:color w:val="000000" w:themeColor="text1"/>
          <w:highlight w:val="yellow"/>
          <w:rPrChange w:id="76" w:author="Wayne Quinn" w:date="2017-03-16T15:26:00Z">
            <w:rPr>
              <w:ins w:id="77" w:author="Wayne Quinn" w:date="2017-03-15T15:48:00Z"/>
              <w:color w:val="FF0000"/>
            </w:rPr>
          </w:rPrChange>
        </w:rPr>
      </w:pPr>
    </w:p>
    <w:p w14:paraId="05414BBB" w14:textId="77777777" w:rsidR="00D76501" w:rsidRPr="008769C6" w:rsidRDefault="00D76501" w:rsidP="00D76501">
      <w:pPr>
        <w:rPr>
          <w:ins w:id="78" w:author="Wayne Quinn" w:date="2017-03-15T15:48:00Z"/>
          <w:color w:val="000000" w:themeColor="text1"/>
          <w:sz w:val="22"/>
          <w:highlight w:val="yellow"/>
          <w:lang w:val="en-GB"/>
          <w:rPrChange w:id="79" w:author="Wayne Quinn" w:date="2017-03-16T15:26:00Z">
            <w:rPr>
              <w:ins w:id="80" w:author="Wayne Quinn" w:date="2017-03-15T15:48:00Z"/>
              <w:sz w:val="22"/>
              <w:lang w:val="en-GB"/>
            </w:rPr>
          </w:rPrChange>
        </w:rPr>
      </w:pPr>
      <w:ins w:id="81" w:author="Wayne Quinn" w:date="2017-03-15T15:48:00Z">
        <w:r w:rsidRPr="008769C6">
          <w:rPr>
            <w:color w:val="000000" w:themeColor="text1"/>
            <w:highlight w:val="yellow"/>
            <w:rPrChange w:id="82" w:author="Wayne Quinn" w:date="2017-03-16T15:26:00Z">
              <w:rPr/>
            </w:rPrChange>
          </w:rPr>
          <w:t>A new eLoran Recommendation is being proposed at ENAV20 – depending on outcome this may need to be included too.</w:t>
        </w:r>
      </w:ins>
    </w:p>
    <w:p w14:paraId="35030466" w14:textId="77777777" w:rsidR="00D76501" w:rsidRPr="008769C6" w:rsidRDefault="00D76501" w:rsidP="00D76501">
      <w:pPr>
        <w:rPr>
          <w:ins w:id="83" w:author="Wayne Quinn" w:date="2017-03-15T15:48:00Z"/>
          <w:color w:val="000000" w:themeColor="text1"/>
          <w:highlight w:val="yellow"/>
          <w:rPrChange w:id="84" w:author="Wayne Quinn" w:date="2017-03-16T15:26:00Z">
            <w:rPr>
              <w:ins w:id="85" w:author="Wayne Quinn" w:date="2017-03-15T15:48:00Z"/>
            </w:rPr>
          </w:rPrChange>
        </w:rPr>
      </w:pPr>
    </w:p>
    <w:p w14:paraId="0CE4C523" w14:textId="4FCC9120" w:rsidR="00D76501" w:rsidRPr="008769C6" w:rsidRDefault="00D76501" w:rsidP="00D76501">
      <w:pPr>
        <w:rPr>
          <w:ins w:id="86" w:author="Wayne Quinn" w:date="2017-03-15T15:48:00Z"/>
          <w:color w:val="000000" w:themeColor="text1"/>
          <w:highlight w:val="yellow"/>
          <w:rPrChange w:id="87" w:author="Wayne Quinn" w:date="2017-03-16T15:26:00Z">
            <w:rPr>
              <w:ins w:id="88" w:author="Wayne Quinn" w:date="2017-03-15T15:48:00Z"/>
            </w:rPr>
          </w:rPrChange>
        </w:rPr>
      </w:pPr>
      <w:ins w:id="89" w:author="Wayne Quinn" w:date="2017-03-15T15:48:00Z">
        <w:r w:rsidRPr="008769C6">
          <w:rPr>
            <w:color w:val="000000" w:themeColor="text1"/>
            <w:highlight w:val="yellow"/>
            <w:rPrChange w:id="90" w:author="Wayne Quinn" w:date="2017-03-16T15:26:00Z">
              <w:rPr/>
            </w:rPrChange>
          </w:rPr>
          <w:t>This lead to a discussion around how the list of Recommendations could become out of date shortly after approval.  Will PAP/Secretariat maintain a current draft between conferences?</w:t>
        </w:r>
      </w:ins>
    </w:p>
    <w:p w14:paraId="75E84AD2" w14:textId="77777777" w:rsidR="00D76501" w:rsidRPr="008769C6" w:rsidRDefault="00D76501" w:rsidP="00D76501">
      <w:pPr>
        <w:rPr>
          <w:ins w:id="91" w:author="Wayne Quinn" w:date="2017-03-15T15:48:00Z"/>
          <w:color w:val="000000" w:themeColor="text1"/>
          <w:highlight w:val="yellow"/>
          <w:rPrChange w:id="92" w:author="Wayne Quinn" w:date="2017-03-16T15:26:00Z">
            <w:rPr>
              <w:ins w:id="93" w:author="Wayne Quinn" w:date="2017-03-15T15:48:00Z"/>
            </w:rPr>
          </w:rPrChange>
        </w:rPr>
      </w:pPr>
    </w:p>
    <w:p w14:paraId="23E60D22" w14:textId="77777777" w:rsidR="00D76501" w:rsidRPr="008769C6" w:rsidRDefault="00D76501" w:rsidP="00D76501">
      <w:pPr>
        <w:rPr>
          <w:ins w:id="94" w:author="Wayne Quinn" w:date="2017-03-15T15:49:00Z"/>
          <w:color w:val="000000" w:themeColor="text1"/>
          <w:sz w:val="22"/>
          <w:lang w:val="en-GB"/>
          <w:rPrChange w:id="95" w:author="Wayne Quinn" w:date="2017-03-16T15:26:00Z">
            <w:rPr>
              <w:ins w:id="96" w:author="Wayne Quinn" w:date="2017-03-15T15:49:00Z"/>
              <w:sz w:val="22"/>
              <w:lang w:val="en-GB"/>
            </w:rPr>
          </w:rPrChange>
        </w:rPr>
      </w:pPr>
      <w:ins w:id="97" w:author="Wayne Quinn" w:date="2017-03-15T15:49:00Z">
        <w:r w:rsidRPr="008769C6">
          <w:rPr>
            <w:color w:val="000000" w:themeColor="text1"/>
            <w:highlight w:val="yellow"/>
            <w:rPrChange w:id="98" w:author="Wayne Quinn" w:date="2017-03-16T15:26:00Z">
              <w:rPr/>
            </w:rPrChange>
          </w:rPr>
          <w:t>The section makes reference to Recommendations but includes “e-NAV 146” in the second table – should this document become a Recommendation?</w:t>
        </w:r>
      </w:ins>
    </w:p>
    <w:p w14:paraId="6B8B3E17" w14:textId="77777777" w:rsidR="00D76501" w:rsidRDefault="00D76501" w:rsidP="00D76501">
      <w:pPr>
        <w:rPr>
          <w:ins w:id="99" w:author="Wayne Quinn" w:date="2017-03-15T15:48:00Z"/>
        </w:rPr>
      </w:pPr>
      <w:bookmarkStart w:id="100" w:name="_GoBack"/>
      <w:bookmarkEnd w:id="100"/>
    </w:p>
    <w:p w14:paraId="57D9F675" w14:textId="77777777" w:rsidR="00D76501" w:rsidRPr="00D76501" w:rsidRDefault="00D76501" w:rsidP="00D76501">
      <w:pPr>
        <w:rPr>
          <w:color w:val="FF0000"/>
          <w:lang w:val="en-GB"/>
          <w:rPrChange w:id="101" w:author="Wayne Quinn" w:date="2017-03-15T15:48:00Z">
            <w:rPr>
              <w:lang w:val="en-GB"/>
            </w:rPr>
          </w:rPrChange>
        </w:rPr>
      </w:pPr>
    </w:p>
    <w:p w14:paraId="35E154AB" w14:textId="43116688" w:rsidR="004259CB" w:rsidRPr="004259CB" w:rsidRDefault="004259CB" w:rsidP="004259CB">
      <w:pPr>
        <w:pStyle w:val="Heading1"/>
        <w:tabs>
          <w:tab w:val="clear" w:pos="0"/>
        </w:tabs>
        <w:spacing w:before="0"/>
        <w:ind w:left="0" w:firstLine="0"/>
        <w:rPr>
          <w:caps w:val="0"/>
        </w:rPr>
      </w:pPr>
      <w:bookmarkStart w:id="102" w:name="_Toc464136443"/>
      <w:bookmarkStart w:id="103" w:name="_Toc464139609"/>
      <w:r w:rsidRPr="004259CB">
        <w:rPr>
          <w:caps w:val="0"/>
        </w:rPr>
        <w:t>SUPPLEMENTARY ELEMENTS</w:t>
      </w:r>
      <w:bookmarkEnd w:id="102"/>
      <w:bookmarkEnd w:id="103"/>
      <w:ins w:id="104" w:author="Wayne Quinn" w:date="2017-03-16T15:25:00Z">
        <w:r w:rsidR="008769C6">
          <w:rPr>
            <w:caps w:val="0"/>
          </w:rPr>
          <w:t xml:space="preserve">    </w:t>
        </w:r>
      </w:ins>
    </w:p>
    <w:p w14:paraId="2079EAC8" w14:textId="77777777" w:rsidR="004259CB" w:rsidRPr="004259CB" w:rsidRDefault="004259CB" w:rsidP="004259CB">
      <w:pPr>
        <w:pStyle w:val="Sparationtitre1"/>
        <w:rPr>
          <w:lang w:val="en-GB"/>
        </w:rPr>
      </w:pPr>
    </w:p>
    <w:p w14:paraId="2F8D915A" w14:textId="77777777" w:rsidR="008769C6" w:rsidRDefault="004259CB" w:rsidP="008769C6">
      <w:pPr>
        <w:autoSpaceDE w:val="0"/>
        <w:autoSpaceDN w:val="0"/>
        <w:adjustRightInd w:val="0"/>
        <w:spacing w:line="240" w:lineRule="auto"/>
        <w:rPr>
          <w:ins w:id="105" w:author="Wayne Quinn" w:date="2017-03-16T15:25:00Z"/>
          <w:rFonts w:ascii="Tahoma" w:hAnsi="Tahoma" w:cs="Tahoma"/>
          <w:sz w:val="20"/>
          <w:szCs w:val="20"/>
          <w:lang w:val="en-GB"/>
        </w:rPr>
      </w:pPr>
      <w:r w:rsidRPr="004259CB">
        <w:t>There are no supplementary elements to this Standard.</w:t>
      </w:r>
      <w:ins w:id="106" w:author="Wayne Quinn" w:date="2017-03-16T15:25:00Z">
        <w:r w:rsidR="008769C6">
          <w:t xml:space="preserve">  </w:t>
        </w:r>
        <w:r w:rsidR="008769C6" w:rsidRPr="008769C6">
          <w:rPr>
            <w:rFonts w:ascii="Tahoma" w:hAnsi="Tahoma" w:cs="Tahoma"/>
            <w:color w:val="000000"/>
            <w:sz w:val="20"/>
            <w:szCs w:val="20"/>
            <w:highlight w:val="yellow"/>
            <w:lang w:val="en-GB"/>
            <w:rPrChange w:id="107" w:author="Wayne Quinn" w:date="2017-03-16T15:25:00Z">
              <w:rPr>
                <w:rFonts w:ascii="Tahoma" w:hAnsi="Tahoma" w:cs="Tahoma"/>
                <w:color w:val="000000"/>
                <w:sz w:val="20"/>
                <w:szCs w:val="20"/>
                <w:lang w:val="en-GB"/>
              </w:rPr>
            </w:rPrChange>
          </w:rPr>
          <w:t>Offline check to see if there are any other IALA recommendations that should be referenced.</w:t>
        </w:r>
        <w:r w:rsidR="008769C6">
          <w:rPr>
            <w:rFonts w:ascii="Tahoma" w:hAnsi="Tahoma" w:cs="Tahoma"/>
            <w:color w:val="000000"/>
            <w:sz w:val="20"/>
            <w:szCs w:val="20"/>
            <w:lang w:val="en-GB"/>
          </w:rPr>
          <w:t xml:space="preserve"> </w:t>
        </w:r>
      </w:ins>
    </w:p>
    <w:p w14:paraId="683BAD03" w14:textId="6B1E2327" w:rsidR="004259CB" w:rsidRPr="004259CB" w:rsidRDefault="004259CB" w:rsidP="004259CB">
      <w:pPr>
        <w:pStyle w:val="BodyText"/>
      </w:pPr>
    </w:p>
    <w:p w14:paraId="54692D7F" w14:textId="2977FB14" w:rsidR="004259CB" w:rsidRPr="004259CB" w:rsidRDefault="004259CB" w:rsidP="004259CB">
      <w:pPr>
        <w:pStyle w:val="Heading1"/>
        <w:tabs>
          <w:tab w:val="clear" w:pos="0"/>
        </w:tabs>
        <w:spacing w:before="0"/>
        <w:ind w:left="0" w:firstLine="0"/>
        <w:rPr>
          <w:caps w:val="0"/>
        </w:rPr>
      </w:pPr>
      <w:bookmarkStart w:id="108" w:name="_Toc464033448"/>
      <w:bookmarkStart w:id="109" w:name="_Toc464136444"/>
      <w:bookmarkStart w:id="110" w:name="_Toc464139610"/>
      <w:r w:rsidRPr="004259CB">
        <w:rPr>
          <w:caps w:val="0"/>
        </w:rPr>
        <w:t>ADOPTION OF AND AMENDMENT OF STANDARDS</w:t>
      </w:r>
      <w:bookmarkEnd w:id="108"/>
      <w:bookmarkEnd w:id="109"/>
      <w:bookmarkEnd w:id="110"/>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111" w:name="_Toc464033449"/>
      <w:bookmarkStart w:id="112" w:name="_Toc455589152"/>
      <w:bookmarkStart w:id="113" w:name="_Toc455589153"/>
      <w:bookmarkStart w:id="114" w:name="_Toc455589154"/>
      <w:bookmarkStart w:id="115" w:name="_Toc455589155"/>
      <w:bookmarkStart w:id="116" w:name="_Toc455589156"/>
      <w:bookmarkStart w:id="117" w:name="_Toc455589157"/>
      <w:bookmarkStart w:id="118" w:name="_Toc455589158"/>
      <w:bookmarkStart w:id="119" w:name="_Toc455589159"/>
      <w:bookmarkStart w:id="120" w:name="_Toc455589160"/>
      <w:bookmarkStart w:id="121" w:name="_Toc455589161"/>
      <w:bookmarkStart w:id="122" w:name="_Toc455589162"/>
      <w:bookmarkStart w:id="123" w:name="_Toc455589163"/>
      <w:bookmarkStart w:id="124" w:name="_Toc455589164"/>
      <w:bookmarkStart w:id="125" w:name="_Toc455589165"/>
      <w:bookmarkStart w:id="126" w:name="_Toc455589166"/>
      <w:bookmarkStart w:id="127" w:name="_Toc455589167"/>
      <w:bookmarkStart w:id="128" w:name="_Toc455589168"/>
      <w:bookmarkStart w:id="129" w:name="_Toc455589169"/>
      <w:bookmarkStart w:id="130" w:name="_Toc455589170"/>
      <w:bookmarkStart w:id="131" w:name="_Toc455589171"/>
      <w:bookmarkStart w:id="132" w:name="_Toc464033450"/>
      <w:bookmarkStart w:id="133" w:name="_Toc464033451"/>
      <w:bookmarkStart w:id="134" w:name="_Toc432687611"/>
      <w:bookmarkStart w:id="135" w:name="_Toc464033452"/>
      <w:bookmarkStart w:id="136" w:name="_Toc464136445"/>
      <w:bookmarkStart w:id="137" w:name="_Toc464139611"/>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4259CB">
        <w:rPr>
          <w:caps w:val="0"/>
        </w:rPr>
        <w:t>DOCUMENT HISTORY</w:t>
      </w:r>
      <w:bookmarkEnd w:id="134"/>
      <w:bookmarkEnd w:id="135"/>
      <w:bookmarkEnd w:id="136"/>
      <w:bookmarkEnd w:id="137"/>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77777777" w:rsidR="004259CB" w:rsidRPr="00BA0733" w:rsidRDefault="004259CB" w:rsidP="00BA0733">
            <w:pPr>
              <w:spacing w:before="120" w:after="120"/>
              <w:rPr>
                <w:sz w:val="22"/>
                <w:lang w:val="en-GB"/>
              </w:rPr>
            </w:pPr>
            <w:r w:rsidRPr="00BA0733">
              <w:rPr>
                <w:sz w:val="22"/>
                <w:lang w:val="en-GB"/>
              </w:rPr>
              <w:t>General Assembly Resolution, Incheon, Korea, May 2018.</w:t>
            </w:r>
          </w:p>
        </w:tc>
      </w:tr>
    </w:tbl>
    <w:p w14:paraId="5D2874E0" w14:textId="77777777" w:rsidR="00AB326D" w:rsidRDefault="00AB326D" w:rsidP="004259CB">
      <w:pPr>
        <w:pStyle w:val="BodyText"/>
        <w:rPr>
          <w:ins w:id="138" w:author="Wayne Quinn" w:date="2017-03-15T15:50:00Z"/>
        </w:rPr>
      </w:pPr>
    </w:p>
    <w:p w14:paraId="33685FD7" w14:textId="77777777" w:rsidR="00D76501" w:rsidRDefault="00D76501" w:rsidP="00D76501">
      <w:pPr>
        <w:rPr>
          <w:ins w:id="139" w:author="Wayne Quinn" w:date="2017-03-15T15:50:00Z"/>
          <w:color w:val="FF0000"/>
        </w:rPr>
      </w:pPr>
      <w:ins w:id="140" w:author="Wayne Quinn" w:date="2017-03-15T15:50:00Z">
        <w:r w:rsidRPr="00D76501">
          <w:rPr>
            <w:color w:val="FF0000"/>
            <w:rPrChange w:id="141" w:author="Wayne Quinn" w:date="2017-03-15T15:50:00Z">
              <w:rPr/>
            </w:rPrChange>
          </w:rPr>
          <w:t xml:space="preserve">Would it make sense for the WG to provide an indication as to whether it felt any new Recommendation should be normative or informative at the time of writing.  Accepting the decision is made elsewhere, it could be useful to inform that decision.  If so, some guidance from PAP could be useful here. </w:t>
        </w:r>
      </w:ins>
    </w:p>
    <w:p w14:paraId="4631976B" w14:textId="77777777" w:rsidR="00D76501" w:rsidRDefault="00D76501" w:rsidP="00D76501">
      <w:pPr>
        <w:rPr>
          <w:ins w:id="142" w:author="Wayne Quinn" w:date="2017-03-15T15:51:00Z"/>
          <w:color w:val="FF0000"/>
        </w:rPr>
      </w:pPr>
    </w:p>
    <w:p w14:paraId="1F5ACF47" w14:textId="54DB4424" w:rsidR="00D76501" w:rsidRDefault="00D76501" w:rsidP="00D76501">
      <w:pPr>
        <w:rPr>
          <w:ins w:id="143" w:author="Wayne Quinn" w:date="2017-03-15T15:50:00Z"/>
          <w:color w:val="FF0000"/>
        </w:rPr>
      </w:pPr>
      <w:ins w:id="144" w:author="Wayne Quinn" w:date="2017-03-15T15:51:00Z">
        <w:r>
          <w:rPr>
            <w:noProof/>
            <w:lang w:val="en-GB" w:eastAsia="en-GB"/>
          </w:rPr>
          <w:lastRenderedPageBreak/>
          <w:drawing>
            <wp:inline distT="0" distB="0" distL="0" distR="0" wp14:anchorId="1B19BAB7" wp14:editId="64002858">
              <wp:extent cx="6480175" cy="3887348"/>
              <wp:effectExtent l="0" t="0" r="0" b="0"/>
              <wp:docPr id="2" name="Picture 2" descr="cid:image002.png@01D29D96.AB8C0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2.png@01D29D96.AB8C006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6480175" cy="3887348"/>
                      </a:xfrm>
                      <a:prstGeom prst="rect">
                        <a:avLst/>
                      </a:prstGeom>
                      <a:noFill/>
                      <a:ln>
                        <a:noFill/>
                      </a:ln>
                    </pic:spPr>
                  </pic:pic>
                </a:graphicData>
              </a:graphic>
            </wp:inline>
          </w:drawing>
        </w:r>
      </w:ins>
    </w:p>
    <w:p w14:paraId="778AB551" w14:textId="77777777" w:rsidR="00D76501" w:rsidRPr="00D76501" w:rsidRDefault="00D76501" w:rsidP="00D76501">
      <w:pPr>
        <w:rPr>
          <w:ins w:id="145" w:author="Wayne Quinn" w:date="2017-03-15T15:50:00Z"/>
          <w:color w:val="FF0000"/>
          <w:sz w:val="22"/>
          <w:lang w:val="en-GB"/>
          <w:rPrChange w:id="146" w:author="Wayne Quinn" w:date="2017-03-15T15:50:00Z">
            <w:rPr>
              <w:ins w:id="147" w:author="Wayne Quinn" w:date="2017-03-15T15:50:00Z"/>
              <w:sz w:val="22"/>
              <w:lang w:val="en-GB"/>
            </w:rPr>
          </w:rPrChange>
        </w:rPr>
      </w:pPr>
    </w:p>
    <w:p w14:paraId="4B9293D0" w14:textId="77777777" w:rsidR="00D76501" w:rsidRPr="004259CB" w:rsidRDefault="00D76501" w:rsidP="004259CB">
      <w:pPr>
        <w:pStyle w:val="BodyText"/>
      </w:pPr>
    </w:p>
    <w:sectPr w:rsidR="00D76501"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D3B54A" w14:textId="77777777" w:rsidR="004477F4" w:rsidRDefault="004477F4" w:rsidP="003274DB">
      <w:r>
        <w:separator/>
      </w:r>
    </w:p>
  </w:endnote>
  <w:endnote w:type="continuationSeparator" w:id="0">
    <w:p w14:paraId="312A10D7" w14:textId="77777777" w:rsidR="004477F4" w:rsidRDefault="004477F4"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B70DC" w14:textId="77777777" w:rsidR="002B0E7D" w:rsidRDefault="002B0E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GB" w:eastAsia="en-GB"/>
      </w:rPr>
      <mc:AlternateContent>
        <mc:Choice Requires="wps">
          <w:drawing>
            <wp:anchor distT="0" distB="0" distL="114300" distR="114300" simplePos="0" relativeHeight="251653632" behindDoc="0" locked="0" layoutInCell="1" allowOverlap="1" wp14:anchorId="7BFBF8D0" wp14:editId="34AD06B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F9B094" id="Connecteur droit 11"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GB" w:eastAsia="en-GB"/>
      </w:rPr>
      <w:drawing>
        <wp:anchor distT="0" distB="0" distL="114300" distR="114300" simplePos="0" relativeHeight="251651584" behindDoc="1" locked="0" layoutInCell="1" allowOverlap="1" wp14:anchorId="6E073939" wp14:editId="6CE6B8B2">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A99BF" w14:textId="77777777" w:rsidR="002B0E7D" w:rsidRDefault="002B0E7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A52ED5"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1030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Radionavigation Services</w:t>
    </w:r>
    <w:r>
      <w:fldChar w:fldCharType="end"/>
    </w:r>
  </w:p>
  <w:p w14:paraId="19BC5EB7" w14:textId="1902E40F" w:rsidR="00857580" w:rsidRPr="00CB19DB" w:rsidRDefault="00A52ED5"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w:instrText>
    </w:r>
    <w:r>
      <w:instrText xml:space="preserve">nt date" \* MERGEFORMAT </w:instrText>
    </w:r>
    <w:r>
      <w:fldChar w:fldCharType="separate"/>
    </w:r>
    <w:r>
      <w:t>June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5</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B3BC0" w14:textId="77777777" w:rsidR="004477F4" w:rsidRDefault="004477F4" w:rsidP="003274DB">
      <w:r>
        <w:separator/>
      </w:r>
    </w:p>
  </w:footnote>
  <w:footnote w:type="continuationSeparator" w:id="0">
    <w:p w14:paraId="6FAEE19D" w14:textId="77777777" w:rsidR="004477F4" w:rsidRDefault="004477F4"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6C8B5" w14:textId="2BFEC8DE" w:rsidR="00763409" w:rsidRDefault="00A52ED5">
    <w:pPr>
      <w:pStyle w:val="Header"/>
    </w:pPr>
    <w:r>
      <w:rPr>
        <w:noProof/>
      </w:rPr>
      <w:pict w14:anchorId="68E172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7" o:spid="_x0000_s2052" type="#_x0000_t136" style="position:absolute;margin-left:0;margin-top:0;width:412.1pt;height:247.2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028E7" w14:textId="6BA4C78C" w:rsidR="00857580" w:rsidRPr="00ED2A8D" w:rsidRDefault="00A52ED5" w:rsidP="00A01FC7">
    <w:pPr>
      <w:pStyle w:val="Header"/>
      <w:jc w:val="right"/>
      <w:rPr>
        <w:lang w:val="en-GB"/>
      </w:rPr>
    </w:pPr>
    <w:r>
      <w:rPr>
        <w:noProof/>
      </w:rPr>
      <w:pict w14:anchorId="4585DC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8" o:spid="_x0000_s2053" type="#_x0000_t136" style="position:absolute;left:0;text-align:left;margin-left:0;margin-top:0;width:412.1pt;height:247.2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GB" w:eastAsia="en-GB"/>
      </w:rPr>
      <w:drawing>
        <wp:anchor distT="0" distB="0" distL="114300" distR="114300" simplePos="0" relativeHeight="251654144" behindDoc="1" locked="0" layoutInCell="1" allowOverlap="1" wp14:anchorId="03207D6E" wp14:editId="1C00C4B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01FC7">
      <w:rPr>
        <w:sz w:val="22"/>
        <w:lang w:val="en-GB"/>
      </w:rPr>
      <w:t>C63-8.4.1.3</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8240" behindDoc="1" locked="0" layoutInCell="1" allowOverlap="1" wp14:anchorId="7FD87733" wp14:editId="6487469E">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59EB4" w14:textId="4041A19F" w:rsidR="00763409" w:rsidRDefault="00A52ED5">
    <w:pPr>
      <w:pStyle w:val="Header"/>
    </w:pPr>
    <w:r>
      <w:rPr>
        <w:noProof/>
      </w:rPr>
      <w:pict w14:anchorId="5017E8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6" o:spid="_x0000_s2051" type="#_x0000_t136" style="position:absolute;margin-left:0;margin-top:0;width:412.1pt;height:247.2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7D8AA" w14:textId="1AE04B91" w:rsidR="00A01FC7" w:rsidRDefault="00A52ED5">
    <w:pPr>
      <w:pStyle w:val="Header"/>
    </w:pPr>
    <w:r>
      <w:rPr>
        <w:noProof/>
      </w:rPr>
      <w:pict w14:anchorId="4E1F1E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0" o:spid="_x0000_s2055" type="#_x0000_t136" style="position:absolute;margin-left:0;margin-top:0;width:412.1pt;height:247.2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78551D12" w:rsidR="00857580" w:rsidRPr="00ED2A8D" w:rsidRDefault="00A52ED5" w:rsidP="008747E0">
    <w:pPr>
      <w:pStyle w:val="Header"/>
      <w:rPr>
        <w:lang w:val="en-GB"/>
      </w:rPr>
    </w:pPr>
    <w:r>
      <w:rPr>
        <w:noProof/>
      </w:rPr>
      <w:pict w14:anchorId="244B50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1" o:spid="_x0000_s2056" type="#_x0000_t136" style="position:absolute;margin-left:0;margin-top:0;width:412.1pt;height:247.2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GB" w:eastAsia="en-GB"/>
      </w:rPr>
      <w:drawing>
        <wp:anchor distT="0" distB="0" distL="114300" distR="114300" simplePos="0" relativeHeight="251663360" behindDoc="1" locked="0" layoutInCell="1" allowOverlap="1" wp14:anchorId="622BD764" wp14:editId="6A48834A">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21593" w14:textId="4319EFD2" w:rsidR="00A01FC7" w:rsidRPr="00ED2A8D" w:rsidRDefault="002B0E7D" w:rsidP="00A01FC7">
    <w:pPr>
      <w:pStyle w:val="Header"/>
      <w:jc w:val="right"/>
      <w:rPr>
        <w:lang w:val="en-GB"/>
      </w:rPr>
    </w:pPr>
    <w:r>
      <w:rPr>
        <w:sz w:val="22"/>
        <w:lang w:val="en-GB"/>
      </w:rPr>
      <w:t>C6</w:t>
    </w:r>
    <w:r w:rsidR="00A01FC7">
      <w:rPr>
        <w:sz w:val="22"/>
        <w:lang w:val="en-GB"/>
      </w:rPr>
      <w:t>3-8.4.1.3</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7483F" w14:textId="4CD40F12" w:rsidR="00A01FC7" w:rsidRDefault="00A52ED5">
    <w:pPr>
      <w:pStyle w:val="Header"/>
    </w:pPr>
    <w:r>
      <w:rPr>
        <w:noProof/>
      </w:rPr>
      <w:pict w14:anchorId="6B5592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9" o:spid="_x0000_s2054" type="#_x0000_t136" style="position:absolute;margin-left:0;margin-top:0;width:412.1pt;height:247.2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78170" w14:textId="4B77C25F" w:rsidR="00A01FC7" w:rsidRDefault="00A52ED5">
    <w:pPr>
      <w:pStyle w:val="Header"/>
    </w:pPr>
    <w:r>
      <w:rPr>
        <w:noProof/>
      </w:rPr>
      <w:pict w14:anchorId="280B10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3" o:spid="_x0000_s2058" type="#_x0000_t136" style="position:absolute;margin-left:0;margin-top:0;width:412.1pt;height:247.2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7D691364" w:rsidR="00857580" w:rsidRPr="00AB623C" w:rsidRDefault="002B0E7D" w:rsidP="00A01FC7">
    <w:pPr>
      <w:pStyle w:val="Header"/>
      <w:jc w:val="right"/>
      <w:rPr>
        <w:lang w:val="en-GB"/>
      </w:rPr>
    </w:pPr>
    <w:r>
      <w:rPr>
        <w:sz w:val="22"/>
        <w:lang w:val="en-GB"/>
      </w:rPr>
      <w:t>C6</w:t>
    </w:r>
    <w:r w:rsidR="00A01FC7">
      <w:rPr>
        <w:sz w:val="22"/>
        <w:lang w:val="en-GB"/>
      </w:rPr>
      <w:t>3-8.4.1.3</w:t>
    </w:r>
    <w:r w:rsidR="00A52ED5">
      <w:rPr>
        <w:noProof/>
      </w:rPr>
      <w:pict w14:anchorId="790291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4" o:spid="_x0000_s2059" type="#_x0000_t136" style="position:absolute;left:0;text-align:left;margin-left:0;margin-top:0;width:412.1pt;height:247.2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GB" w:eastAsia="en-GB"/>
      </w:rPr>
      <w:drawing>
        <wp:anchor distT="0" distB="0" distL="114300" distR="114300" simplePos="0" relativeHeight="251664384" behindDoc="1" locked="0" layoutInCell="1" allowOverlap="1" wp14:anchorId="7265616B" wp14:editId="7AE1AD2F">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C7245" w14:textId="223C36BF" w:rsidR="00A01FC7" w:rsidRDefault="00A52ED5">
    <w:pPr>
      <w:pStyle w:val="Header"/>
    </w:pPr>
    <w:r>
      <w:rPr>
        <w:noProof/>
      </w:rPr>
      <w:pict w14:anchorId="6CC024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2" o:spid="_x0000_s2057" type="#_x0000_t136" style="position:absolute;margin-left:0;margin-top:0;width:412.1pt;height:247.2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yne Quinn">
    <w15:presenceInfo w15:providerId="AD" w15:userId="S-1-5-21-3687488979-3749818816-3744643308-25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85375"/>
    <w:rsid w:val="000C711B"/>
    <w:rsid w:val="000D4C23"/>
    <w:rsid w:val="000E5B53"/>
    <w:rsid w:val="001349DB"/>
    <w:rsid w:val="0013794D"/>
    <w:rsid w:val="00192FEB"/>
    <w:rsid w:val="001B1140"/>
    <w:rsid w:val="001C3592"/>
    <w:rsid w:val="001E416D"/>
    <w:rsid w:val="00203BE2"/>
    <w:rsid w:val="002204DA"/>
    <w:rsid w:val="00265AFA"/>
    <w:rsid w:val="0027175D"/>
    <w:rsid w:val="002B0E7D"/>
    <w:rsid w:val="002B6679"/>
    <w:rsid w:val="00304DD8"/>
    <w:rsid w:val="003236FC"/>
    <w:rsid w:val="003274DB"/>
    <w:rsid w:val="003476DC"/>
    <w:rsid w:val="003500F2"/>
    <w:rsid w:val="00366678"/>
    <w:rsid w:val="003C7C34"/>
    <w:rsid w:val="004028D6"/>
    <w:rsid w:val="00406B02"/>
    <w:rsid w:val="004259CB"/>
    <w:rsid w:val="00434EE8"/>
    <w:rsid w:val="00441393"/>
    <w:rsid w:val="004477F4"/>
    <w:rsid w:val="00456F10"/>
    <w:rsid w:val="00480184"/>
    <w:rsid w:val="00496E8D"/>
    <w:rsid w:val="004C7C5C"/>
    <w:rsid w:val="004E2F16"/>
    <w:rsid w:val="004F505B"/>
    <w:rsid w:val="00526234"/>
    <w:rsid w:val="0053726A"/>
    <w:rsid w:val="00553495"/>
    <w:rsid w:val="00556CF6"/>
    <w:rsid w:val="005A181A"/>
    <w:rsid w:val="006127AC"/>
    <w:rsid w:val="00666061"/>
    <w:rsid w:val="00680F99"/>
    <w:rsid w:val="006A4DA5"/>
    <w:rsid w:val="006C24DF"/>
    <w:rsid w:val="006C748C"/>
    <w:rsid w:val="0070191F"/>
    <w:rsid w:val="00733698"/>
    <w:rsid w:val="00757F9E"/>
    <w:rsid w:val="00763409"/>
    <w:rsid w:val="0076457B"/>
    <w:rsid w:val="00767B26"/>
    <w:rsid w:val="007715E8"/>
    <w:rsid w:val="00782745"/>
    <w:rsid w:val="0078486B"/>
    <w:rsid w:val="007A446A"/>
    <w:rsid w:val="007D2107"/>
    <w:rsid w:val="007D3221"/>
    <w:rsid w:val="007E30DF"/>
    <w:rsid w:val="007E46D5"/>
    <w:rsid w:val="007F7033"/>
    <w:rsid w:val="007F7544"/>
    <w:rsid w:val="008431CF"/>
    <w:rsid w:val="00857580"/>
    <w:rsid w:val="008747E0"/>
    <w:rsid w:val="008769C6"/>
    <w:rsid w:val="009210BC"/>
    <w:rsid w:val="009330EF"/>
    <w:rsid w:val="009414E6"/>
    <w:rsid w:val="00971591"/>
    <w:rsid w:val="00974E99"/>
    <w:rsid w:val="009764FA"/>
    <w:rsid w:val="00980192"/>
    <w:rsid w:val="009B3B25"/>
    <w:rsid w:val="009C79E3"/>
    <w:rsid w:val="009E16EC"/>
    <w:rsid w:val="009E79A1"/>
    <w:rsid w:val="00A01FC7"/>
    <w:rsid w:val="00A1776A"/>
    <w:rsid w:val="00A52ED5"/>
    <w:rsid w:val="00A549B3"/>
    <w:rsid w:val="00AA70F6"/>
    <w:rsid w:val="00AB326D"/>
    <w:rsid w:val="00AB623C"/>
    <w:rsid w:val="00AB73F4"/>
    <w:rsid w:val="00AC33A2"/>
    <w:rsid w:val="00AF159C"/>
    <w:rsid w:val="00B02CC1"/>
    <w:rsid w:val="00B12B0A"/>
    <w:rsid w:val="00B31A41"/>
    <w:rsid w:val="00B67422"/>
    <w:rsid w:val="00B97082"/>
    <w:rsid w:val="00BA0733"/>
    <w:rsid w:val="00BE0675"/>
    <w:rsid w:val="00C065BD"/>
    <w:rsid w:val="00C23906"/>
    <w:rsid w:val="00C81162"/>
    <w:rsid w:val="00C83666"/>
    <w:rsid w:val="00CB19DB"/>
    <w:rsid w:val="00CD0934"/>
    <w:rsid w:val="00CD36BB"/>
    <w:rsid w:val="00CD71DE"/>
    <w:rsid w:val="00CE5E46"/>
    <w:rsid w:val="00CF477F"/>
    <w:rsid w:val="00CF569D"/>
    <w:rsid w:val="00D6195E"/>
    <w:rsid w:val="00D67D51"/>
    <w:rsid w:val="00D70AFE"/>
    <w:rsid w:val="00D74AE1"/>
    <w:rsid w:val="00D75F79"/>
    <w:rsid w:val="00D76501"/>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00BE6438-FB1E-46E7-886A-8E9D97375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477417">
      <w:bodyDiv w:val="1"/>
      <w:marLeft w:val="0"/>
      <w:marRight w:val="0"/>
      <w:marTop w:val="0"/>
      <w:marBottom w:val="0"/>
      <w:divBdr>
        <w:top w:val="none" w:sz="0" w:space="0" w:color="auto"/>
        <w:left w:val="none" w:sz="0" w:space="0" w:color="auto"/>
        <w:bottom w:val="none" w:sz="0" w:space="0" w:color="auto"/>
        <w:right w:val="none" w:sz="0" w:space="0" w:color="auto"/>
      </w:divBdr>
    </w:div>
    <w:div w:id="1115440739">
      <w:bodyDiv w:val="1"/>
      <w:marLeft w:val="0"/>
      <w:marRight w:val="0"/>
      <w:marTop w:val="0"/>
      <w:marBottom w:val="0"/>
      <w:divBdr>
        <w:top w:val="none" w:sz="0" w:space="0" w:color="auto"/>
        <w:left w:val="none" w:sz="0" w:space="0" w:color="auto"/>
        <w:bottom w:val="none" w:sz="0" w:space="0" w:color="auto"/>
        <w:right w:val="none" w:sz="0" w:space="0" w:color="auto"/>
      </w:divBdr>
    </w:div>
    <w:div w:id="117711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cid:image002.png@01D29D96.AB8C006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4D495-33BC-457E-916A-FA9F85C6C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994</Words>
  <Characters>5670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IALA</vt:lpstr>
    </vt:vector>
  </TitlesOfParts>
  <Manager>IALA</Manager>
  <Company>IALA</Company>
  <LinksUpToDate>false</LinksUpToDate>
  <CharactersWithSpaces>6651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Wayne Quinn</cp:lastModifiedBy>
  <cp:revision>2</cp:revision>
  <dcterms:created xsi:type="dcterms:W3CDTF">2017-03-16T15:26:00Z</dcterms:created>
  <dcterms:modified xsi:type="dcterms:W3CDTF">2017-03-16T15:26:00Z</dcterms:modified>
</cp:coreProperties>
</file>